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ABBC" w14:textId="06844F06" w:rsidR="00422D30" w:rsidRPr="004A3445" w:rsidRDefault="000E2772" w:rsidP="006E198F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Załącznik Nr </w:t>
      </w:r>
      <w:r w:rsidR="00824778" w:rsidRPr="004A3445">
        <w:rPr>
          <w:rFonts w:ascii="Arial" w:hAnsi="Arial" w:cs="Arial"/>
          <w:i/>
          <w:sz w:val="16"/>
          <w:szCs w:val="16"/>
          <w:lang w:val="sq-AL"/>
        </w:rPr>
        <w:t>1</w:t>
      </w: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 </w:t>
      </w:r>
    </w:p>
    <w:p w14:paraId="3085B109" w14:textId="0FE71D79" w:rsidR="00592E88" w:rsidRPr="00AF3F66" w:rsidRDefault="00395414" w:rsidP="00AF3F66">
      <w:pPr>
        <w:jc w:val="right"/>
        <w:rPr>
          <w:rFonts w:ascii="Arial" w:hAnsi="Arial" w:cs="Arial"/>
          <w:i/>
          <w:sz w:val="16"/>
          <w:szCs w:val="16"/>
          <w:lang w:val="sq-AL"/>
        </w:rPr>
      </w:pPr>
      <w:r w:rsidRPr="004A3445">
        <w:rPr>
          <w:rFonts w:ascii="Arial" w:hAnsi="Arial" w:cs="Arial"/>
          <w:i/>
          <w:sz w:val="16"/>
          <w:szCs w:val="16"/>
          <w:lang w:val="sq-AL"/>
        </w:rPr>
        <w:t xml:space="preserve">do </w:t>
      </w:r>
      <w:r w:rsidR="00E46A0C" w:rsidRPr="004A3445">
        <w:rPr>
          <w:rFonts w:ascii="Arial" w:hAnsi="Arial" w:cs="Arial"/>
          <w:i/>
          <w:sz w:val="16"/>
          <w:szCs w:val="16"/>
          <w:lang w:val="sq-AL"/>
        </w:rPr>
        <w:t>Ogłoszenia o zamówieniu</w:t>
      </w:r>
    </w:p>
    <w:p w14:paraId="3C8D2BE0" w14:textId="77777777" w:rsidR="00404425" w:rsidRDefault="00404425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</w:p>
    <w:p w14:paraId="13E57F96" w14:textId="0C1BE14B" w:rsidR="000E2772" w:rsidRPr="00E71BE0" w:rsidRDefault="000E2772" w:rsidP="006E198F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Pieczęć Wykonawcy</w:t>
      </w:r>
    </w:p>
    <w:p w14:paraId="1B47E93F" w14:textId="77777777" w:rsidR="00C1739B" w:rsidRDefault="00C1739B" w:rsidP="006E198F">
      <w:pPr>
        <w:rPr>
          <w:rFonts w:ascii="Arial" w:hAnsi="Arial" w:cs="Arial"/>
          <w:sz w:val="20"/>
          <w:szCs w:val="20"/>
          <w:lang w:val="sq-AL"/>
        </w:rPr>
      </w:pPr>
    </w:p>
    <w:p w14:paraId="47558DB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385745FA" w14:textId="77777777" w:rsidR="000E2772" w:rsidRPr="00E71BE0" w:rsidRDefault="00395414" w:rsidP="006E198F">
      <w:pPr>
        <w:pStyle w:val="Nagwek5"/>
        <w:spacing w:line="240" w:lineRule="auto"/>
        <w:jc w:val="center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FORMULARZ OFERTOWY</w:t>
      </w:r>
    </w:p>
    <w:p w14:paraId="7C1F923E" w14:textId="77777777" w:rsidR="00404425" w:rsidRPr="00E71BE0" w:rsidRDefault="00404425" w:rsidP="006E198F">
      <w:pPr>
        <w:rPr>
          <w:rFonts w:ascii="Arial" w:hAnsi="Arial" w:cs="Arial"/>
          <w:sz w:val="20"/>
          <w:szCs w:val="20"/>
          <w:lang w:val="sq-AL"/>
        </w:rPr>
      </w:pPr>
    </w:p>
    <w:p w14:paraId="1805D61D" w14:textId="050FB635" w:rsidR="000E2772" w:rsidRPr="00E71BE0" w:rsidRDefault="000E2772" w:rsidP="006E198F">
      <w:pPr>
        <w:jc w:val="both"/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Zamawiajcy: Specjalistyczny Zespół Opieki Zd</w:t>
      </w:r>
      <w:r w:rsidR="00EB1420" w:rsidRPr="00E71BE0">
        <w:rPr>
          <w:rFonts w:ascii="Arial" w:hAnsi="Arial" w:cs="Arial"/>
          <w:b/>
          <w:sz w:val="20"/>
          <w:szCs w:val="20"/>
          <w:lang w:val="sq-AL"/>
        </w:rPr>
        <w:t>rwotnej nad Matką i Dzieckiem w 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Poznaniu, </w:t>
      </w:r>
      <w:r w:rsidR="005D50A0">
        <w:rPr>
          <w:rFonts w:ascii="Arial" w:hAnsi="Arial" w:cs="Arial"/>
          <w:b/>
          <w:sz w:val="20"/>
          <w:szCs w:val="20"/>
          <w:lang w:val="sq-AL"/>
        </w:rPr>
        <w:br/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ul. 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Adama Wrzoska 1</w:t>
      </w:r>
      <w:r w:rsidRPr="00E71BE0">
        <w:rPr>
          <w:rFonts w:ascii="Arial" w:hAnsi="Arial" w:cs="Arial"/>
          <w:b/>
          <w:sz w:val="20"/>
          <w:szCs w:val="20"/>
          <w:lang w:val="sq-AL"/>
        </w:rPr>
        <w:t>, 6</w:t>
      </w:r>
      <w:r w:rsidR="001567EF" w:rsidRPr="00E71BE0">
        <w:rPr>
          <w:rFonts w:ascii="Arial" w:hAnsi="Arial" w:cs="Arial"/>
          <w:b/>
          <w:sz w:val="20"/>
          <w:szCs w:val="20"/>
          <w:lang w:val="sq-AL"/>
        </w:rPr>
        <w:t>0-663</w:t>
      </w:r>
      <w:r w:rsidRPr="00E71BE0">
        <w:rPr>
          <w:rFonts w:ascii="Arial" w:hAnsi="Arial" w:cs="Arial"/>
          <w:b/>
          <w:sz w:val="20"/>
          <w:szCs w:val="20"/>
          <w:lang w:val="sq-AL"/>
        </w:rPr>
        <w:t xml:space="preserve"> Poznań</w:t>
      </w:r>
    </w:p>
    <w:p w14:paraId="73A02C01" w14:textId="77777777" w:rsidR="00404425" w:rsidRPr="00E71BE0" w:rsidRDefault="00404425" w:rsidP="006E198F">
      <w:pPr>
        <w:rPr>
          <w:rFonts w:ascii="Arial" w:hAnsi="Arial" w:cs="Arial"/>
          <w:b/>
          <w:sz w:val="20"/>
          <w:szCs w:val="20"/>
          <w:lang w:val="sq-AL"/>
        </w:rPr>
      </w:pPr>
    </w:p>
    <w:p w14:paraId="51459C79" w14:textId="77777777" w:rsidR="000E2772" w:rsidRPr="00E71BE0" w:rsidRDefault="000E2772" w:rsidP="006E198F">
      <w:pPr>
        <w:rPr>
          <w:rFonts w:ascii="Arial" w:hAnsi="Arial" w:cs="Arial"/>
          <w:b/>
          <w:sz w:val="20"/>
          <w:szCs w:val="20"/>
          <w:lang w:val="sq-AL"/>
        </w:rPr>
      </w:pPr>
      <w:r w:rsidRPr="00E71BE0">
        <w:rPr>
          <w:rFonts w:ascii="Arial" w:hAnsi="Arial" w:cs="Arial"/>
          <w:b/>
          <w:sz w:val="20"/>
          <w:szCs w:val="20"/>
          <w:lang w:val="sq-AL"/>
        </w:rPr>
        <w:t>Dane Wykonawcy:</w:t>
      </w:r>
    </w:p>
    <w:p w14:paraId="7690A279" w14:textId="77777777" w:rsidR="000E2772" w:rsidRPr="00E71BE0" w:rsidRDefault="000E2772" w:rsidP="006E198F">
      <w:pPr>
        <w:pStyle w:val="Nagwek6"/>
        <w:spacing w:before="0" w:after="0"/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Pełna nazwa:  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65122" w:rsidRPr="00E71BE0">
        <w:rPr>
          <w:rFonts w:ascii="Arial" w:hAnsi="Arial" w:cs="Arial"/>
          <w:sz w:val="20"/>
          <w:szCs w:val="20"/>
          <w:lang w:val="sq-AL"/>
        </w:rPr>
        <w:t>................</w:t>
      </w:r>
      <w:r w:rsidR="00EB1420" w:rsidRPr="00E71BE0">
        <w:rPr>
          <w:rFonts w:ascii="Arial" w:hAnsi="Arial" w:cs="Arial"/>
          <w:sz w:val="20"/>
          <w:szCs w:val="20"/>
          <w:lang w:val="sq-AL"/>
        </w:rPr>
        <w:t>.........</w:t>
      </w:r>
      <w:r w:rsidR="007E0590" w:rsidRPr="00E71BE0">
        <w:rPr>
          <w:rFonts w:ascii="Arial" w:hAnsi="Arial" w:cs="Arial"/>
          <w:sz w:val="20"/>
          <w:szCs w:val="20"/>
          <w:lang w:val="sq-AL"/>
        </w:rPr>
        <w:t>.....</w:t>
      </w:r>
    </w:p>
    <w:p w14:paraId="25B5F7F7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(kod, miejscowość, ulica, nr domu, nr lokalu):</w:t>
      </w:r>
    </w:p>
    <w:p w14:paraId="50F689E2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1D14841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371B0EF0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REGON:...............................  NIP: ..................................</w:t>
      </w:r>
    </w:p>
    <w:p w14:paraId="2418DEB6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Numer telefonu:...............................................................</w:t>
      </w:r>
    </w:p>
    <w:p w14:paraId="6924B791" w14:textId="77777777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Adres e-mail: ...................................................................</w:t>
      </w:r>
    </w:p>
    <w:p w14:paraId="40A33282" w14:textId="429F86A2" w:rsidR="000E2772" w:rsidRPr="00E71BE0" w:rsidRDefault="000E2772" w:rsidP="006E198F">
      <w:pPr>
        <w:rPr>
          <w:rFonts w:ascii="Arial" w:hAnsi="Arial" w:cs="Arial"/>
          <w:sz w:val="20"/>
          <w:szCs w:val="20"/>
          <w:lang w:val="sq-AL"/>
        </w:rPr>
      </w:pPr>
      <w:r w:rsidRPr="00E71BE0">
        <w:rPr>
          <w:rFonts w:ascii="Arial" w:hAnsi="Arial" w:cs="Arial"/>
          <w:sz w:val="20"/>
          <w:szCs w:val="20"/>
          <w:lang w:val="sq-AL"/>
        </w:rPr>
        <w:t>wpisany do rejestru .....................................................................................</w:t>
      </w:r>
      <w:r w:rsidR="00AF3F66">
        <w:rPr>
          <w:rFonts w:ascii="Arial" w:hAnsi="Arial" w:cs="Arial"/>
          <w:sz w:val="20"/>
          <w:szCs w:val="20"/>
          <w:lang w:val="sq-AL"/>
        </w:rPr>
        <w:t xml:space="preserve"> </w:t>
      </w:r>
      <w:r w:rsidR="00292852" w:rsidRPr="00E71BE0">
        <w:rPr>
          <w:rFonts w:ascii="Arial" w:hAnsi="Arial" w:cs="Arial"/>
          <w:sz w:val="20"/>
          <w:szCs w:val="20"/>
          <w:lang w:val="sq-AL"/>
        </w:rPr>
        <w:t>pod nr ..........</w:t>
      </w:r>
      <w:r w:rsidRPr="00E71BE0">
        <w:rPr>
          <w:rFonts w:ascii="Arial" w:hAnsi="Arial" w:cs="Arial"/>
          <w:sz w:val="20"/>
          <w:szCs w:val="20"/>
          <w:lang w:val="sq-AL"/>
        </w:rPr>
        <w:t>........................</w:t>
      </w:r>
    </w:p>
    <w:p w14:paraId="11ED2067" w14:textId="77777777" w:rsidR="00284973" w:rsidRPr="00E71BE0" w:rsidRDefault="000E2772" w:rsidP="00710242">
      <w:pPr>
        <w:pStyle w:val="Tekstpodstawowy2"/>
        <w:ind w:left="142" w:hanging="14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Osoba do kontaktu (imię i nazwisko, telefon i/lub adres e-mail)</w:t>
      </w:r>
    </w:p>
    <w:p w14:paraId="4FD5703B" w14:textId="22F451A6" w:rsidR="000E2772" w:rsidRPr="00E71BE0" w:rsidRDefault="000E2772" w:rsidP="006E198F">
      <w:pPr>
        <w:pStyle w:val="Tekstpodstawowy2"/>
        <w:rPr>
          <w:sz w:val="20"/>
          <w:szCs w:val="20"/>
          <w:lang w:val="sq-AL"/>
        </w:rPr>
      </w:pPr>
      <w:r w:rsidRPr="00E71BE0">
        <w:rPr>
          <w:sz w:val="20"/>
          <w:szCs w:val="20"/>
          <w:lang w:val="sq-AL"/>
        </w:rPr>
        <w:t>....................................................................................................................................................</w:t>
      </w:r>
    </w:p>
    <w:p w14:paraId="707799F7" w14:textId="77777777" w:rsidR="00832D6C" w:rsidRPr="00E71BE0" w:rsidRDefault="00832D6C" w:rsidP="006E198F">
      <w:pPr>
        <w:pStyle w:val="Tekstpodstawowy2"/>
        <w:rPr>
          <w:sz w:val="20"/>
          <w:szCs w:val="20"/>
          <w:lang w:val="sq-AL"/>
        </w:rPr>
      </w:pPr>
    </w:p>
    <w:p w14:paraId="2A9AF6C9" w14:textId="04F6AC1C" w:rsidR="007E0590" w:rsidRPr="008A6D38" w:rsidRDefault="000E2772" w:rsidP="008A6D38">
      <w:pPr>
        <w:numPr>
          <w:ilvl w:val="1"/>
          <w:numId w:val="30"/>
        </w:numPr>
        <w:ind w:left="142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A779DC">
        <w:rPr>
          <w:rFonts w:ascii="Arial" w:hAnsi="Arial" w:cs="Arial"/>
          <w:sz w:val="20"/>
          <w:szCs w:val="20"/>
          <w:lang w:eastAsia="ar-SA"/>
        </w:rPr>
        <w:t xml:space="preserve">Nawiązując do </w:t>
      </w:r>
      <w:r w:rsidR="00044B2E" w:rsidRPr="00A779DC">
        <w:rPr>
          <w:rFonts w:ascii="Arial" w:hAnsi="Arial" w:cs="Arial"/>
          <w:sz w:val="20"/>
          <w:szCs w:val="20"/>
          <w:lang w:eastAsia="ar-SA"/>
        </w:rPr>
        <w:t>Ogłoszenia o zamówieniu</w:t>
      </w:r>
      <w:r w:rsidR="00B65122" w:rsidRPr="00A779DC">
        <w:rPr>
          <w:rFonts w:ascii="Arial" w:hAnsi="Arial" w:cs="Arial"/>
          <w:sz w:val="20"/>
          <w:szCs w:val="20"/>
          <w:lang w:eastAsia="ar-SA"/>
        </w:rPr>
        <w:t xml:space="preserve"> </w:t>
      </w:r>
      <w:r w:rsidR="004C23A2" w:rsidRPr="00A779DC">
        <w:rPr>
          <w:rFonts w:ascii="Arial" w:hAnsi="Arial" w:cs="Arial"/>
          <w:sz w:val="20"/>
          <w:szCs w:val="20"/>
        </w:rPr>
        <w:t>na</w:t>
      </w:r>
      <w:bookmarkStart w:id="0" w:name="_Hlk8975631"/>
      <w:r w:rsidR="00C00A43" w:rsidRPr="00A779DC">
        <w:rPr>
          <w:rFonts w:ascii="Arial" w:hAnsi="Arial" w:cs="Arial"/>
          <w:sz w:val="20"/>
          <w:szCs w:val="20"/>
        </w:rPr>
        <w:t xml:space="preserve"> zadanie</w:t>
      </w:r>
      <w:r w:rsidR="006E34EC" w:rsidRPr="00A779DC">
        <w:rPr>
          <w:rFonts w:ascii="Arial" w:hAnsi="Arial" w:cs="Arial"/>
          <w:sz w:val="20"/>
          <w:szCs w:val="20"/>
        </w:rPr>
        <w:t xml:space="preserve"> pn</w:t>
      </w:r>
      <w:r w:rsidR="00EF48A5" w:rsidRPr="00A779DC">
        <w:rPr>
          <w:rFonts w:ascii="Arial" w:hAnsi="Arial" w:cs="Arial"/>
          <w:sz w:val="20"/>
          <w:szCs w:val="20"/>
        </w:rPr>
        <w:t>.</w:t>
      </w:r>
      <w:r w:rsidR="006E34EC" w:rsidRPr="00A779DC">
        <w:rPr>
          <w:rFonts w:ascii="Arial" w:hAnsi="Arial" w:cs="Arial"/>
          <w:sz w:val="20"/>
          <w:szCs w:val="20"/>
        </w:rPr>
        <w:t>:</w:t>
      </w:r>
      <w:r w:rsidR="00710242" w:rsidRPr="00A779DC">
        <w:rPr>
          <w:sz w:val="20"/>
          <w:szCs w:val="20"/>
        </w:rPr>
        <w:t xml:space="preserve"> </w:t>
      </w:r>
      <w:bookmarkStart w:id="1" w:name="_Hlk162246429"/>
      <w:bookmarkEnd w:id="0"/>
      <w:r w:rsidR="008A6D38" w:rsidRPr="008A6D38">
        <w:rPr>
          <w:rFonts w:ascii="Arial" w:hAnsi="Arial" w:cs="Arial"/>
          <w:b/>
          <w:bCs/>
          <w:sz w:val="20"/>
          <w:szCs w:val="20"/>
        </w:rPr>
        <w:t>„</w:t>
      </w:r>
      <w:bookmarkStart w:id="2" w:name="_Hlk194911508"/>
      <w:r w:rsidR="008A6D38" w:rsidRPr="008A6D38">
        <w:rPr>
          <w:rFonts w:ascii="Arial" w:hAnsi="Arial" w:cs="Arial"/>
          <w:b/>
          <w:bCs/>
          <w:sz w:val="20"/>
          <w:szCs w:val="20"/>
        </w:rPr>
        <w:t>Sukcesywna dostawa papieru ksero dla SZOZnMiD w Poznaniu”</w:t>
      </w:r>
      <w:bookmarkEnd w:id="2"/>
      <w:bookmarkEnd w:id="1"/>
      <w:r w:rsidR="008A6D38">
        <w:rPr>
          <w:rFonts w:ascii="Arial" w:hAnsi="Arial" w:cs="Arial"/>
          <w:b/>
          <w:bCs/>
          <w:sz w:val="20"/>
          <w:szCs w:val="20"/>
        </w:rPr>
        <w:t xml:space="preserve"> </w:t>
      </w:r>
      <w:r w:rsidR="009C255E" w:rsidRPr="008A6D38">
        <w:rPr>
          <w:rFonts w:ascii="Arial" w:eastAsia="Calibri" w:hAnsi="Arial" w:cs="Arial"/>
          <w:sz w:val="20"/>
          <w:szCs w:val="20"/>
          <w:lang w:eastAsia="en-US"/>
        </w:rPr>
        <w:t>nr sprawy</w:t>
      </w:r>
      <w:r w:rsidR="00B062AF" w:rsidRPr="008A6D3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9C255E" w:rsidRPr="008A6D38">
        <w:rPr>
          <w:rFonts w:ascii="Arial" w:eastAsia="Calibri" w:hAnsi="Arial" w:cs="Arial"/>
          <w:b/>
          <w:sz w:val="20"/>
          <w:szCs w:val="20"/>
          <w:lang w:eastAsia="en-US"/>
        </w:rPr>
        <w:t>ADZP-381-A-</w:t>
      </w:r>
      <w:r w:rsidR="008A6D38">
        <w:rPr>
          <w:rFonts w:ascii="Arial" w:eastAsia="Calibri" w:hAnsi="Arial" w:cs="Arial"/>
          <w:b/>
          <w:sz w:val="20"/>
          <w:szCs w:val="20"/>
          <w:lang w:eastAsia="en-US"/>
        </w:rPr>
        <w:t>256</w:t>
      </w:r>
      <w:r w:rsidR="007E06ED" w:rsidRPr="008A6D38">
        <w:rPr>
          <w:rFonts w:ascii="Arial" w:eastAsia="Calibri" w:hAnsi="Arial" w:cs="Arial"/>
          <w:b/>
          <w:sz w:val="20"/>
          <w:szCs w:val="20"/>
          <w:lang w:eastAsia="en-US"/>
        </w:rPr>
        <w:t>/25</w:t>
      </w:r>
      <w:r w:rsidR="009C255E" w:rsidRPr="008A6D38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8A6D38">
        <w:rPr>
          <w:rFonts w:ascii="Arial" w:hAnsi="Arial" w:cs="Arial"/>
          <w:sz w:val="20"/>
          <w:szCs w:val="20"/>
          <w:lang w:eastAsia="ar-SA"/>
        </w:rPr>
        <w:t>oświadczamy, że oferujemy wykonanie zamówienia za następującą cenę</w:t>
      </w:r>
      <w:r w:rsidR="003F634C" w:rsidRPr="008A6D38">
        <w:rPr>
          <w:rFonts w:ascii="Arial" w:hAnsi="Arial" w:cs="Arial"/>
          <w:sz w:val="20"/>
          <w:szCs w:val="20"/>
          <w:lang w:eastAsia="ar-SA"/>
        </w:rPr>
        <w:t>:</w:t>
      </w:r>
    </w:p>
    <w:p w14:paraId="5975EF5D" w14:textId="77777777" w:rsidR="00721B6B" w:rsidRPr="00A779DC" w:rsidRDefault="00721B6B" w:rsidP="00721B6B">
      <w:pPr>
        <w:ind w:left="142"/>
        <w:jc w:val="both"/>
        <w:rPr>
          <w:rFonts w:ascii="Arial" w:hAnsi="Arial" w:cs="Arial"/>
          <w:b/>
          <w:bCs/>
          <w:sz w:val="20"/>
          <w:szCs w:val="20"/>
        </w:rPr>
      </w:pPr>
    </w:p>
    <w:p w14:paraId="09711D5E" w14:textId="79310BB2" w:rsidR="00C21826" w:rsidRPr="000E279E" w:rsidRDefault="00710242" w:rsidP="00980452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bookmarkStart w:id="3" w:name="_Hlk155084758"/>
      <w:r w:rsidRPr="000E279E">
        <w:rPr>
          <w:rFonts w:ascii="Arial" w:hAnsi="Arial" w:cs="Arial"/>
          <w:b/>
        </w:rPr>
        <w:t>CEN</w:t>
      </w:r>
      <w:r w:rsidRPr="000E279E">
        <w:rPr>
          <w:rFonts w:ascii="Arial" w:hAnsi="Arial" w:cs="Arial"/>
          <w:b/>
          <w:lang w:val="pl-PL"/>
        </w:rPr>
        <w:t>A</w:t>
      </w:r>
      <w:r w:rsidRPr="000E279E">
        <w:rPr>
          <w:rFonts w:ascii="Arial" w:hAnsi="Arial" w:cs="Arial"/>
          <w:b/>
        </w:rPr>
        <w:t xml:space="preserve"> BRUTTO</w:t>
      </w:r>
      <w:r w:rsidR="00C21826" w:rsidRPr="000E279E">
        <w:rPr>
          <w:rFonts w:ascii="Arial" w:hAnsi="Arial" w:cs="Arial"/>
          <w:b/>
          <w:lang w:val="pl-PL"/>
        </w:rPr>
        <w:t xml:space="preserve">   </w:t>
      </w:r>
      <w:r w:rsidRPr="000E279E">
        <w:rPr>
          <w:rFonts w:ascii="Arial" w:hAnsi="Arial" w:cs="Arial"/>
          <w:b/>
        </w:rPr>
        <w:t>................................................. PLN</w:t>
      </w:r>
      <w:r w:rsidRPr="000E279E">
        <w:rPr>
          <w:rFonts w:ascii="Arial" w:hAnsi="Arial" w:cs="Arial"/>
          <w:b/>
          <w:lang w:val="pl-PL"/>
        </w:rPr>
        <w:t xml:space="preserve">, </w:t>
      </w:r>
    </w:p>
    <w:p w14:paraId="32AE6F4D" w14:textId="56ADA5CC" w:rsidR="00711BD6" w:rsidRDefault="0046199F" w:rsidP="00611ADB">
      <w:pPr>
        <w:pStyle w:val="Zwykytekst"/>
        <w:autoSpaceDE w:val="0"/>
        <w:autoSpaceDN w:val="0"/>
        <w:spacing w:line="276" w:lineRule="auto"/>
        <w:ind w:firstLine="142"/>
        <w:jc w:val="both"/>
        <w:rPr>
          <w:rFonts w:ascii="Arial" w:hAnsi="Arial" w:cs="Arial"/>
          <w:b/>
          <w:lang w:val="pl-PL"/>
        </w:rPr>
      </w:pPr>
      <w:r w:rsidRPr="000E279E">
        <w:rPr>
          <w:rFonts w:ascii="Arial" w:hAnsi="Arial" w:cs="Arial"/>
          <w:b/>
          <w:lang w:val="pl-PL"/>
        </w:rPr>
        <w:t>(słownie:……………………………</w:t>
      </w:r>
      <w:r w:rsidR="000757F5" w:rsidRPr="000E279E">
        <w:rPr>
          <w:rFonts w:ascii="Arial" w:hAnsi="Arial" w:cs="Arial"/>
          <w:b/>
          <w:lang w:val="pl-PL"/>
        </w:rPr>
        <w:t>………………………………….</w:t>
      </w:r>
      <w:r w:rsidRPr="000E279E">
        <w:rPr>
          <w:rFonts w:ascii="Arial" w:hAnsi="Arial" w:cs="Arial"/>
          <w:b/>
          <w:lang w:val="pl-PL"/>
        </w:rPr>
        <w:t>…)</w:t>
      </w:r>
      <w:bookmarkEnd w:id="3"/>
    </w:p>
    <w:p w14:paraId="7ED7D2F8" w14:textId="77777777" w:rsidR="003674BE" w:rsidRDefault="003674BE" w:rsidP="00170532">
      <w:pPr>
        <w:pStyle w:val="Zwykytekst"/>
        <w:autoSpaceDE w:val="0"/>
        <w:autoSpaceDN w:val="0"/>
        <w:spacing w:line="276" w:lineRule="auto"/>
        <w:jc w:val="both"/>
        <w:rPr>
          <w:rFonts w:ascii="Arial" w:hAnsi="Arial" w:cs="Arial"/>
          <w:b/>
          <w:lang w:val="pl-PL"/>
        </w:rPr>
      </w:pPr>
    </w:p>
    <w:p w14:paraId="60B71DF9" w14:textId="25F315F3" w:rsidR="009F3D1E" w:rsidRPr="000E1705" w:rsidRDefault="00B60ABB" w:rsidP="000E1705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E71BE0">
        <w:rPr>
          <w:rFonts w:ascii="Arial" w:eastAsia="Calibri" w:hAnsi="Arial" w:cs="Arial"/>
          <w:sz w:val="20"/>
          <w:szCs w:val="20"/>
          <w:lang w:eastAsia="en-US"/>
        </w:rPr>
        <w:t>Zobowiązuje</w:t>
      </w:r>
      <w:r w:rsidR="00F45E9F" w:rsidRPr="00E71BE0">
        <w:rPr>
          <w:rFonts w:ascii="Arial" w:eastAsia="Calibri" w:hAnsi="Arial" w:cs="Arial"/>
          <w:sz w:val="20"/>
          <w:szCs w:val="20"/>
          <w:lang w:eastAsia="en-US"/>
        </w:rPr>
        <w:t>/Zobowiązuje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my się zrealizować przedmiot </w:t>
      </w:r>
      <w:r w:rsidR="00B45872">
        <w:rPr>
          <w:rFonts w:ascii="Arial" w:eastAsia="Calibri" w:hAnsi="Arial" w:cs="Arial"/>
          <w:sz w:val="20"/>
          <w:szCs w:val="20"/>
          <w:lang w:eastAsia="en-US"/>
        </w:rPr>
        <w:t>umowy</w:t>
      </w:r>
      <w:r w:rsidRPr="00E71BE0">
        <w:rPr>
          <w:rFonts w:ascii="Arial" w:eastAsia="Calibri" w:hAnsi="Arial" w:cs="Arial"/>
          <w:sz w:val="20"/>
          <w:szCs w:val="20"/>
          <w:lang w:eastAsia="en-US"/>
        </w:rPr>
        <w:t xml:space="preserve"> w terminie wskazanym </w:t>
      </w:r>
      <w:r w:rsidR="00F45E9F" w:rsidRPr="000E1705">
        <w:rPr>
          <w:rFonts w:ascii="Arial" w:eastAsia="Calibri" w:hAnsi="Arial" w:cs="Arial"/>
          <w:sz w:val="20"/>
          <w:szCs w:val="20"/>
          <w:lang w:eastAsia="en-US"/>
        </w:rPr>
        <w:br/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bookmarkStart w:id="4" w:name="_Hlk501433777"/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wzo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>rze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7E06ED">
        <w:rPr>
          <w:rFonts w:ascii="Arial" w:eastAsia="Calibri" w:hAnsi="Arial" w:cs="Arial"/>
          <w:sz w:val="20"/>
          <w:szCs w:val="20"/>
          <w:lang w:eastAsia="en-US"/>
        </w:rPr>
        <w:t>umowy</w:t>
      </w:r>
      <w:r w:rsidR="000E6235">
        <w:rPr>
          <w:rFonts w:ascii="Arial" w:eastAsia="Calibri" w:hAnsi="Arial" w:cs="Arial"/>
          <w:sz w:val="20"/>
          <w:szCs w:val="20"/>
          <w:lang w:eastAsia="en-US"/>
        </w:rPr>
        <w:t xml:space="preserve"> i ogłoszeniu o zamówieniu</w:t>
      </w:r>
      <w:r w:rsidR="00181EB9" w:rsidRPr="000E1705">
        <w:rPr>
          <w:rFonts w:ascii="Arial" w:eastAsia="Calibri" w:hAnsi="Arial" w:cs="Arial"/>
          <w:sz w:val="20"/>
          <w:szCs w:val="20"/>
          <w:lang w:eastAsia="en-US"/>
        </w:rPr>
        <w:t>.</w:t>
      </w:r>
      <w:bookmarkEnd w:id="4"/>
    </w:p>
    <w:p w14:paraId="369BC428" w14:textId="48F3B30D" w:rsidR="000E2772" w:rsidRPr="00E71BE0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eastAsia="ar-SA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 xml:space="preserve">Oświadczamy, że w cenie naszej oferty zostały uwzględnione wszystkie koszty wykonania </w:t>
      </w:r>
      <w:r w:rsidR="00B45872">
        <w:rPr>
          <w:rFonts w:ascii="Arial" w:hAnsi="Arial" w:cs="Arial"/>
          <w:sz w:val="20"/>
          <w:szCs w:val="20"/>
          <w:lang w:eastAsia="ar-SA"/>
        </w:rPr>
        <w:t>umowy</w:t>
      </w:r>
      <w:r w:rsidR="000E2772" w:rsidRPr="00E71BE0">
        <w:rPr>
          <w:rFonts w:ascii="Arial" w:hAnsi="Arial" w:cs="Arial"/>
          <w:sz w:val="20"/>
          <w:szCs w:val="20"/>
          <w:lang w:eastAsia="ar-SA"/>
        </w:rPr>
        <w:t>.</w:t>
      </w:r>
    </w:p>
    <w:p w14:paraId="3B536F41" w14:textId="0134DB8C" w:rsidR="00FE533F" w:rsidRPr="00E71BE0" w:rsidRDefault="00F45E9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bCs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zapoznałem/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zapoznaliśmy się z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 xml:space="preserve"> </w:t>
      </w:r>
      <w:r w:rsidR="00494A9E" w:rsidRPr="00E71BE0">
        <w:rPr>
          <w:rFonts w:ascii="Arial" w:hAnsi="Arial" w:cs="Arial"/>
          <w:bCs/>
          <w:sz w:val="20"/>
          <w:szCs w:val="20"/>
          <w:lang w:val="sq-AL"/>
        </w:rPr>
        <w:t>Ogłoszeniem o zamówieni</w:t>
      </w:r>
      <w:r w:rsidR="0057722D">
        <w:rPr>
          <w:rFonts w:ascii="Arial" w:hAnsi="Arial" w:cs="Arial"/>
          <w:bCs/>
          <w:sz w:val="20"/>
          <w:szCs w:val="20"/>
          <w:lang w:val="sq-AL"/>
        </w:rPr>
        <w:t>u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,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nie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wnoszę/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wnosimy do ni</w:t>
      </w:r>
      <w:r w:rsidR="00F62366" w:rsidRPr="00E71BE0">
        <w:rPr>
          <w:rFonts w:ascii="Arial" w:hAnsi="Arial" w:cs="Arial"/>
          <w:bCs/>
          <w:sz w:val="20"/>
          <w:szCs w:val="20"/>
          <w:lang w:val="sq-AL"/>
        </w:rPr>
        <w:t>e</w:t>
      </w:r>
      <w:r w:rsidR="00B65122" w:rsidRPr="00E71BE0">
        <w:rPr>
          <w:rFonts w:ascii="Arial" w:hAnsi="Arial" w:cs="Arial"/>
          <w:bCs/>
          <w:sz w:val="20"/>
          <w:szCs w:val="20"/>
          <w:lang w:val="sq-AL"/>
        </w:rPr>
        <w:t>go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 zastrzeżeń oraz </w:t>
      </w:r>
      <w:r w:rsidRPr="00E71BE0">
        <w:rPr>
          <w:rFonts w:ascii="Arial" w:hAnsi="Arial" w:cs="Arial"/>
          <w:bCs/>
          <w:sz w:val="20"/>
          <w:szCs w:val="20"/>
          <w:lang w:val="sq-AL"/>
        </w:rPr>
        <w:t>uzyskałem/</w:t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 xml:space="preserve">uzyskaliśmy informacje niezbędne </w:t>
      </w:r>
      <w:r w:rsidR="00706E3D">
        <w:rPr>
          <w:rFonts w:ascii="Arial" w:hAnsi="Arial" w:cs="Arial"/>
          <w:bCs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bCs/>
          <w:sz w:val="20"/>
          <w:szCs w:val="20"/>
          <w:lang w:val="sq-AL"/>
        </w:rPr>
        <w:t>do przygotowania oferty.</w:t>
      </w:r>
    </w:p>
    <w:p w14:paraId="6AB00F0F" w14:textId="553EA80F" w:rsidR="00FE533F" w:rsidRPr="00E71BE0" w:rsidRDefault="00FE533F" w:rsidP="00FE533F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Oświadczam/ oświadczamy, że nie podlegam wykluczeniu w okolicznościach określonych w </w:t>
      </w:r>
      <w:r w:rsidR="00494A9E" w:rsidRPr="00E71BE0">
        <w:rPr>
          <w:rFonts w:ascii="Arial" w:hAnsi="Arial" w:cs="Arial"/>
          <w:sz w:val="20"/>
          <w:szCs w:val="20"/>
        </w:rPr>
        <w:t>Ogłoszeniu o zamówieni</w:t>
      </w:r>
      <w:r w:rsidR="00706E3D">
        <w:rPr>
          <w:rFonts w:ascii="Arial" w:hAnsi="Arial" w:cs="Arial"/>
          <w:sz w:val="20"/>
          <w:szCs w:val="20"/>
        </w:rPr>
        <w:t>u</w:t>
      </w:r>
      <w:r w:rsidRPr="00E71BE0">
        <w:rPr>
          <w:rFonts w:ascii="Arial" w:hAnsi="Arial" w:cs="Arial"/>
          <w:sz w:val="20"/>
          <w:szCs w:val="20"/>
        </w:rPr>
        <w:t>.</w:t>
      </w:r>
    </w:p>
    <w:p w14:paraId="55611416" w14:textId="18168456" w:rsidR="000E2772" w:rsidRPr="000A3AF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  <w:lang w:val="sq-AL"/>
        </w:rPr>
        <w:t>Oświadczam/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Oświadczamy, że </w:t>
      </w:r>
      <w:r w:rsidRPr="00E71BE0">
        <w:rPr>
          <w:rFonts w:ascii="Arial" w:hAnsi="Arial" w:cs="Arial"/>
          <w:sz w:val="20"/>
          <w:szCs w:val="20"/>
          <w:lang w:val="sq-AL"/>
        </w:rPr>
        <w:t>zapoznałem/</w:t>
      </w:r>
      <w:r w:rsidR="00824778" w:rsidRPr="00E71BE0">
        <w:rPr>
          <w:rFonts w:ascii="Arial" w:hAnsi="Arial" w:cs="Arial"/>
          <w:sz w:val="20"/>
          <w:szCs w:val="20"/>
          <w:lang w:val="sq-AL"/>
        </w:rPr>
        <w:t>zapoznaliśmy się z</w:t>
      </w:r>
      <w:r w:rsidR="00AD6D61" w:rsidRPr="00E71BE0">
        <w:rPr>
          <w:rFonts w:ascii="Arial" w:hAnsi="Arial" w:cs="Arial"/>
          <w:sz w:val="20"/>
          <w:szCs w:val="20"/>
          <w:lang w:val="sq-AL"/>
        </w:rPr>
        <w:t>e</w:t>
      </w:r>
      <w:r w:rsidR="00824778" w:rsidRPr="00E71BE0">
        <w:rPr>
          <w:rFonts w:ascii="Arial" w:hAnsi="Arial" w:cs="Arial"/>
          <w:sz w:val="20"/>
          <w:szCs w:val="20"/>
          <w:lang w:val="sq-AL"/>
        </w:rPr>
        <w:t xml:space="preserve"> wzorem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i </w:t>
      </w:r>
      <w:r w:rsidRPr="00E71BE0">
        <w:rPr>
          <w:rFonts w:ascii="Arial" w:hAnsi="Arial" w:cs="Arial"/>
          <w:sz w:val="20"/>
          <w:szCs w:val="20"/>
          <w:lang w:val="sq-AL"/>
        </w:rPr>
        <w:t>zobowiązuję/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zobowiązujemy się do zawarcia </w:t>
      </w:r>
      <w:r w:rsidR="007E06ED">
        <w:rPr>
          <w:rFonts w:ascii="Arial" w:hAnsi="Arial" w:cs="Arial"/>
          <w:sz w:val="20"/>
          <w:szCs w:val="20"/>
          <w:lang w:val="sq-AL"/>
        </w:rPr>
        <w:t>umowy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 na określonych w niej warunkach w</w:t>
      </w:r>
      <w:r w:rsidR="00A779DC">
        <w:rPr>
          <w:rFonts w:ascii="Arial" w:hAnsi="Arial" w:cs="Arial"/>
          <w:sz w:val="20"/>
          <w:szCs w:val="20"/>
          <w:lang w:val="sq-AL"/>
        </w:rPr>
        <w:t xml:space="preserve"> </w:t>
      </w:r>
      <w:r w:rsidR="000E2772" w:rsidRPr="00E71BE0">
        <w:rPr>
          <w:rFonts w:ascii="Arial" w:hAnsi="Arial" w:cs="Arial"/>
          <w:sz w:val="20"/>
          <w:szCs w:val="20"/>
          <w:lang w:val="sq-AL"/>
        </w:rPr>
        <w:t xml:space="preserve">miejscu </w:t>
      </w:r>
      <w:r w:rsidR="00832D6C">
        <w:rPr>
          <w:rFonts w:ascii="Arial" w:hAnsi="Arial" w:cs="Arial"/>
          <w:sz w:val="20"/>
          <w:szCs w:val="20"/>
          <w:lang w:val="sq-AL"/>
        </w:rPr>
        <w:br/>
      </w:r>
      <w:r w:rsidR="000E2772" w:rsidRPr="000A3AF8">
        <w:rPr>
          <w:rFonts w:ascii="Arial" w:hAnsi="Arial" w:cs="Arial"/>
          <w:sz w:val="20"/>
          <w:szCs w:val="20"/>
          <w:lang w:val="sq-AL"/>
        </w:rPr>
        <w:t>i terminie wyznaczonym przez Zamawiającego.</w:t>
      </w:r>
    </w:p>
    <w:p w14:paraId="1B8793A2" w14:textId="77777777" w:rsidR="005A4B3C" w:rsidRDefault="000A3AF8" w:rsidP="000A3AF8">
      <w:pPr>
        <w:pStyle w:val="Akapitzlist"/>
        <w:numPr>
          <w:ilvl w:val="0"/>
          <w:numId w:val="4"/>
        </w:numPr>
        <w:ind w:left="142" w:hanging="284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</w:t>
      </w:r>
      <w:r w:rsidRPr="000A3AF8">
        <w:rPr>
          <w:rFonts w:ascii="Arial" w:hAnsi="Arial" w:cs="Arial"/>
          <w:sz w:val="20"/>
          <w:szCs w:val="20"/>
        </w:rPr>
        <w:br/>
        <w:t xml:space="preserve">na podstawie art. 7 ust. 1 ustawy z dnia 13 kwietnia 2022 r. o szczególnych rozwiązaniach </w:t>
      </w:r>
      <w:r w:rsidRPr="000A3AF8">
        <w:rPr>
          <w:rFonts w:ascii="Arial" w:hAnsi="Arial" w:cs="Arial"/>
          <w:sz w:val="20"/>
          <w:szCs w:val="20"/>
        </w:rPr>
        <w:br/>
        <w:t xml:space="preserve">w zakresie przeciwdziałania wspieraniu agresji na Ukrainę oraz służących ochronie bezpieczeństwa </w:t>
      </w:r>
    </w:p>
    <w:p w14:paraId="6AF697C9" w14:textId="14199FBD" w:rsidR="000A3AF8" w:rsidRPr="000A3AF8" w:rsidRDefault="000A3AF8" w:rsidP="005A4B3C">
      <w:pPr>
        <w:pStyle w:val="Akapitzlist"/>
        <w:ind w:left="142"/>
        <w:jc w:val="both"/>
        <w:rPr>
          <w:rFonts w:ascii="Arial" w:hAnsi="Arial" w:cs="Arial"/>
          <w:sz w:val="20"/>
          <w:szCs w:val="20"/>
        </w:rPr>
      </w:pPr>
      <w:r w:rsidRPr="000A3AF8">
        <w:rPr>
          <w:rFonts w:ascii="Arial" w:hAnsi="Arial" w:cs="Arial"/>
          <w:sz w:val="20"/>
          <w:szCs w:val="20"/>
        </w:rPr>
        <w:t>narodowego (</w:t>
      </w:r>
      <w:ins w:id="5" w:author="Sowisło Topolewski Kancelaria Adwokatów i Radców Prawnych S.K.A." w:date="2025-12-04T10:57:00Z" w16du:dateUtc="2025-12-04T09:57:00Z">
        <w:r w:rsidR="0043656F" w:rsidRPr="0043656F">
          <w:rPr>
            <w:rFonts w:ascii="Arial" w:hAnsi="Arial" w:cs="Arial"/>
            <w:sz w:val="20"/>
            <w:szCs w:val="20"/>
          </w:rPr>
          <w:t>Dz.U. z 2025 r. poz. 514</w:t>
        </w:r>
      </w:ins>
      <w:del w:id="6" w:author="Sowisło Topolewski Kancelaria Adwokatów i Radców Prawnych S.K.A." w:date="2025-12-04T10:57:00Z" w16du:dateUtc="2025-12-04T09:57:00Z">
        <w:r w:rsidR="00A15AAB" w:rsidRPr="00A15AAB" w:rsidDel="0043656F">
          <w:rPr>
            <w:rFonts w:ascii="Arial" w:hAnsi="Arial" w:cs="Arial"/>
            <w:sz w:val="20"/>
            <w:szCs w:val="20"/>
          </w:rPr>
          <w:delText>Dz. U. z 202</w:delText>
        </w:r>
        <w:r w:rsidR="00B45540" w:rsidDel="0043656F">
          <w:rPr>
            <w:rFonts w:ascii="Arial" w:hAnsi="Arial" w:cs="Arial"/>
            <w:sz w:val="20"/>
            <w:szCs w:val="20"/>
          </w:rPr>
          <w:delText>4</w:delText>
        </w:r>
        <w:r w:rsidR="00A15AAB" w:rsidRPr="00A15AAB" w:rsidDel="0043656F">
          <w:rPr>
            <w:rFonts w:ascii="Arial" w:hAnsi="Arial" w:cs="Arial"/>
            <w:sz w:val="20"/>
            <w:szCs w:val="20"/>
          </w:rPr>
          <w:delText xml:space="preserve"> r. poz. </w:delText>
        </w:r>
        <w:r w:rsidR="00B45540" w:rsidDel="0043656F">
          <w:rPr>
            <w:rFonts w:ascii="Arial" w:hAnsi="Arial" w:cs="Arial"/>
            <w:sz w:val="20"/>
            <w:szCs w:val="20"/>
          </w:rPr>
          <w:delText>507</w:delText>
        </w:r>
        <w:r w:rsidR="00A15AAB" w:rsidRPr="00A15AAB" w:rsidDel="0043656F">
          <w:rPr>
            <w:rFonts w:ascii="Arial" w:hAnsi="Arial" w:cs="Arial"/>
            <w:sz w:val="20"/>
            <w:szCs w:val="20"/>
          </w:rPr>
          <w:delText xml:space="preserve"> </w:delText>
        </w:r>
      </w:del>
      <w:r w:rsidRPr="000A3AF8">
        <w:rPr>
          <w:rFonts w:ascii="Arial" w:hAnsi="Arial" w:cs="Arial"/>
          <w:sz w:val="20"/>
          <w:szCs w:val="20"/>
        </w:rPr>
        <w:t>).</w:t>
      </w:r>
    </w:p>
    <w:p w14:paraId="084C61E4" w14:textId="5E48AF06" w:rsidR="00E625C8" w:rsidRDefault="00F45E9F" w:rsidP="0059683F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color w:val="000000"/>
          <w:sz w:val="20"/>
          <w:szCs w:val="20"/>
          <w:lang w:eastAsia="ar-SA"/>
        </w:rPr>
      </w:pP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Oświadczam/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Oświadczam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, że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wypełniłem/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wypełniliśmy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obowiązki informacyjne przewidziane w art. 13 lub art. 14 RODO rozporządzenie Parlamentu Europejskiego i Rady (UE) 2016/679 z dnia 27 kwietnia 2016 r. w sprawie ochrony osób fizycznych w związku z przetwarzaniem danych osobowych i w sprawie swobodnego przepływu takich danych oraz uchylenia dyrektywy 95/46/WE (ogólne rozporządzenie o</w:t>
      </w:r>
      <w:r w:rsidR="002F174C">
        <w:rPr>
          <w:rFonts w:ascii="Arial" w:hAnsi="Arial" w:cs="Arial"/>
          <w:color w:val="000000"/>
          <w:sz w:val="20"/>
          <w:szCs w:val="20"/>
          <w:lang w:eastAsia="ar-SA"/>
        </w:rPr>
        <w:t> 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ochronie danych) (Dz. Urz.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>UE L 119 z 04.05.2016, str.</w:t>
      </w:r>
      <w:r w:rsidR="00BC7B3C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1)  wobec osób fizycznych, od których dane osobowe bezpośrednio lub pośrednio </w:t>
      </w:r>
      <w:r w:rsidRPr="00E71BE0">
        <w:rPr>
          <w:rFonts w:ascii="Arial" w:hAnsi="Arial" w:cs="Arial"/>
          <w:color w:val="000000"/>
          <w:sz w:val="20"/>
          <w:szCs w:val="20"/>
          <w:lang w:eastAsia="ar-SA"/>
        </w:rPr>
        <w:t>pozyskałem/</w:t>
      </w:r>
      <w:r w:rsidR="00857787" w:rsidRPr="00E71BE0">
        <w:rPr>
          <w:rFonts w:ascii="Arial" w:hAnsi="Arial" w:cs="Arial"/>
          <w:color w:val="000000"/>
          <w:sz w:val="20"/>
          <w:szCs w:val="20"/>
          <w:lang w:eastAsia="ar-SA"/>
        </w:rPr>
        <w:t>pozyskaliśmy</w:t>
      </w:r>
      <w:r w:rsidR="00E625C8" w:rsidRPr="00E71BE0">
        <w:rPr>
          <w:rFonts w:ascii="Arial" w:hAnsi="Arial" w:cs="Arial"/>
          <w:color w:val="000000"/>
          <w:sz w:val="20"/>
          <w:szCs w:val="20"/>
          <w:lang w:eastAsia="ar-SA"/>
        </w:rPr>
        <w:t xml:space="preserve"> w celu ubiegania się o udzielenie zamówienia publicznego w postępowaniu</w:t>
      </w:r>
      <w:r w:rsidR="00E625C8" w:rsidRPr="00E71BE0">
        <w:rPr>
          <w:rFonts w:ascii="Arial" w:hAnsi="Arial" w:cs="Arial"/>
          <w:color w:val="000000"/>
          <w:sz w:val="20"/>
          <w:szCs w:val="20"/>
        </w:rPr>
        <w:t>.</w:t>
      </w:r>
    </w:p>
    <w:p w14:paraId="0B4F7F58" w14:textId="6190B2E2" w:rsidR="00203AEC" w:rsidRPr="00E71BE0" w:rsidRDefault="00203AEC" w:rsidP="00026CAA">
      <w:pPr>
        <w:pStyle w:val="Tekstpodstawowywcity"/>
        <w:widowControl w:val="0"/>
        <w:numPr>
          <w:ilvl w:val="0"/>
          <w:numId w:val="4"/>
        </w:numPr>
        <w:suppressAutoHyphens/>
        <w:spacing w:line="240" w:lineRule="auto"/>
        <w:ind w:left="142" w:hanging="284"/>
        <w:rPr>
          <w:rFonts w:ascii="Arial" w:hAnsi="Arial" w:cs="Arial"/>
          <w:sz w:val="20"/>
          <w:szCs w:val="20"/>
          <w:lang w:eastAsia="ar-SA"/>
        </w:rPr>
      </w:pPr>
      <w:r w:rsidRPr="00E71BE0">
        <w:rPr>
          <w:rFonts w:ascii="Arial" w:hAnsi="Arial" w:cs="Arial"/>
          <w:sz w:val="20"/>
          <w:szCs w:val="20"/>
        </w:rPr>
        <w:t>W przypadku wyboru mojej/naszej oferty za najkorzystniejszą:</w:t>
      </w:r>
    </w:p>
    <w:p w14:paraId="03D51B5A" w14:textId="64697E4B" w:rsidR="00203AEC" w:rsidRPr="00611ADB" w:rsidRDefault="00203AEC" w:rsidP="00611ADB">
      <w:pPr>
        <w:pStyle w:val="Akapitzlist"/>
        <w:numPr>
          <w:ilvl w:val="0"/>
          <w:numId w:val="25"/>
        </w:numPr>
        <w:ind w:left="426" w:hanging="284"/>
        <w:rPr>
          <w:rFonts w:ascii="Arial" w:hAnsi="Arial" w:cs="Arial"/>
          <w:sz w:val="20"/>
          <w:szCs w:val="20"/>
        </w:rPr>
      </w:pPr>
      <w:r w:rsidRPr="00611ADB">
        <w:rPr>
          <w:rFonts w:ascii="Arial" w:hAnsi="Arial" w:cs="Arial"/>
          <w:sz w:val="20"/>
          <w:szCs w:val="20"/>
        </w:rPr>
        <w:t xml:space="preserve">Osoba/y uprawnione do podpisania </w:t>
      </w:r>
      <w:bookmarkStart w:id="7" w:name="_Hlk188515054"/>
      <w:r w:rsidR="00C91636">
        <w:rPr>
          <w:rFonts w:ascii="Arial" w:hAnsi="Arial" w:cs="Arial"/>
          <w:sz w:val="20"/>
          <w:szCs w:val="20"/>
        </w:rPr>
        <w:t>umowy</w:t>
      </w:r>
      <w:bookmarkEnd w:id="7"/>
      <w:r w:rsidR="00C91636">
        <w:rPr>
          <w:rFonts w:ascii="Arial" w:hAnsi="Arial" w:cs="Arial"/>
          <w:sz w:val="20"/>
          <w:szCs w:val="20"/>
        </w:rPr>
        <w:t xml:space="preserve"> </w:t>
      </w:r>
      <w:r w:rsidRPr="00611ADB">
        <w:rPr>
          <w:rFonts w:ascii="Arial" w:hAnsi="Arial" w:cs="Arial"/>
          <w:sz w:val="20"/>
          <w:szCs w:val="20"/>
        </w:rPr>
        <w:t>to: …</w:t>
      </w:r>
      <w:r w:rsidR="00611ADB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……tel.: 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…..</w:t>
      </w:r>
      <w:r w:rsidR="00611ADB" w:rsidRPr="00611ADB">
        <w:rPr>
          <w:rFonts w:ascii="Arial" w:hAnsi="Arial" w:cs="Arial"/>
          <w:sz w:val="20"/>
          <w:szCs w:val="20"/>
        </w:rPr>
        <w:t>… mail: ……</w:t>
      </w:r>
      <w:r w:rsidR="00611ADB">
        <w:rPr>
          <w:rFonts w:ascii="Arial" w:hAnsi="Arial" w:cs="Arial"/>
          <w:sz w:val="20"/>
          <w:szCs w:val="20"/>
        </w:rPr>
        <w:t>….</w:t>
      </w:r>
      <w:r w:rsidR="00611ADB" w:rsidRPr="00611ADB">
        <w:rPr>
          <w:rFonts w:ascii="Arial" w:hAnsi="Arial" w:cs="Arial"/>
          <w:sz w:val="20"/>
          <w:szCs w:val="20"/>
        </w:rPr>
        <w:t>…</w:t>
      </w:r>
      <w:r w:rsidR="003C6A2E">
        <w:rPr>
          <w:rFonts w:ascii="Arial" w:hAnsi="Arial" w:cs="Arial"/>
          <w:sz w:val="20"/>
          <w:szCs w:val="20"/>
        </w:rPr>
        <w:t>……</w:t>
      </w:r>
      <w:r w:rsidR="00611ADB" w:rsidRPr="00611ADB">
        <w:rPr>
          <w:rFonts w:ascii="Arial" w:hAnsi="Arial" w:cs="Arial"/>
          <w:sz w:val="20"/>
          <w:szCs w:val="20"/>
        </w:rPr>
        <w:t>…</w:t>
      </w:r>
    </w:p>
    <w:p w14:paraId="21871102" w14:textId="51FC391E" w:rsidR="00203AEC" w:rsidRPr="00E71BE0" w:rsidRDefault="00203AEC" w:rsidP="00611ADB">
      <w:pPr>
        <w:pStyle w:val="Akapitzlist"/>
        <w:numPr>
          <w:ilvl w:val="0"/>
          <w:numId w:val="25"/>
        </w:numPr>
        <w:tabs>
          <w:tab w:val="left" w:pos="993"/>
        </w:tabs>
        <w:ind w:left="426" w:hanging="284"/>
        <w:rPr>
          <w:rFonts w:ascii="Arial" w:hAnsi="Arial" w:cs="Arial"/>
          <w:sz w:val="20"/>
          <w:szCs w:val="20"/>
        </w:rPr>
      </w:pPr>
      <w:r w:rsidRPr="00E71BE0">
        <w:rPr>
          <w:rFonts w:ascii="Arial" w:hAnsi="Arial" w:cs="Arial"/>
          <w:sz w:val="20"/>
          <w:szCs w:val="20"/>
        </w:rPr>
        <w:t xml:space="preserve">Osoba/y do kontaktów w sprawie zawarcia i realizacji </w:t>
      </w:r>
      <w:r w:rsidR="00C91636">
        <w:rPr>
          <w:rFonts w:ascii="Arial" w:hAnsi="Arial" w:cs="Arial"/>
          <w:sz w:val="20"/>
          <w:szCs w:val="20"/>
        </w:rPr>
        <w:t>umowy</w:t>
      </w:r>
      <w:r w:rsidRPr="00E71BE0">
        <w:rPr>
          <w:rFonts w:ascii="Arial" w:hAnsi="Arial" w:cs="Arial"/>
          <w:sz w:val="20"/>
          <w:szCs w:val="20"/>
        </w:rPr>
        <w:t xml:space="preserve"> to: </w:t>
      </w:r>
      <w:bookmarkStart w:id="8" w:name="_Hlk156984004"/>
      <w:r w:rsidRPr="00E71BE0">
        <w:rPr>
          <w:rFonts w:ascii="Arial" w:hAnsi="Arial" w:cs="Arial"/>
          <w:sz w:val="20"/>
          <w:szCs w:val="20"/>
        </w:rPr>
        <w:t>…</w:t>
      </w:r>
      <w:r w:rsidR="00611ADB">
        <w:rPr>
          <w:rFonts w:ascii="Arial" w:hAnsi="Arial" w:cs="Arial"/>
          <w:sz w:val="20"/>
          <w:szCs w:val="20"/>
        </w:rPr>
        <w:t>….</w:t>
      </w:r>
      <w:r w:rsidRPr="00E71BE0">
        <w:rPr>
          <w:rFonts w:ascii="Arial" w:hAnsi="Arial" w:cs="Arial"/>
          <w:sz w:val="20"/>
          <w:szCs w:val="20"/>
        </w:rPr>
        <w:t>…</w:t>
      </w:r>
      <w:r w:rsidR="00C1739B">
        <w:rPr>
          <w:rFonts w:ascii="Arial" w:hAnsi="Arial" w:cs="Arial"/>
          <w:sz w:val="20"/>
          <w:szCs w:val="20"/>
        </w:rPr>
        <w:t>tel.: ……… mail: …</w:t>
      </w:r>
      <w:r w:rsidR="003C6A2E">
        <w:rPr>
          <w:rFonts w:ascii="Arial" w:hAnsi="Arial" w:cs="Arial"/>
          <w:sz w:val="20"/>
          <w:szCs w:val="20"/>
        </w:rPr>
        <w:t>…….</w:t>
      </w:r>
      <w:r w:rsidR="00C1739B">
        <w:rPr>
          <w:rFonts w:ascii="Arial" w:hAnsi="Arial" w:cs="Arial"/>
          <w:sz w:val="20"/>
          <w:szCs w:val="20"/>
        </w:rPr>
        <w:t>…</w:t>
      </w:r>
    </w:p>
    <w:bookmarkEnd w:id="8"/>
    <w:p w14:paraId="7EE76884" w14:textId="77777777" w:rsidR="00E00D08" w:rsidRDefault="00E00D08" w:rsidP="003C6A2E">
      <w:pPr>
        <w:ind w:right="-1"/>
        <w:jc w:val="both"/>
        <w:rPr>
          <w:rFonts w:ascii="Arial" w:hAnsi="Arial" w:cs="Arial"/>
          <w:sz w:val="20"/>
          <w:szCs w:val="20"/>
          <w:lang w:eastAsia="ar-SA"/>
        </w:rPr>
      </w:pPr>
    </w:p>
    <w:p w14:paraId="6EDFE86A" w14:textId="602CF808" w:rsidR="00611ADB" w:rsidRPr="00E71BE0" w:rsidRDefault="00611ADB" w:rsidP="00611ADB">
      <w:pPr>
        <w:ind w:left="709" w:right="-1" w:hanging="283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……………….</w:t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</w:r>
      <w:r>
        <w:rPr>
          <w:rFonts w:ascii="Arial" w:hAnsi="Arial" w:cs="Arial"/>
          <w:sz w:val="20"/>
          <w:szCs w:val="20"/>
          <w:lang w:eastAsia="ar-SA"/>
        </w:rPr>
        <w:tab/>
        <w:t>…………………………………….</w:t>
      </w:r>
    </w:p>
    <w:p w14:paraId="07A87F9A" w14:textId="3A416FB3" w:rsidR="00284973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 xml:space="preserve">(miejscowość, data) </w:t>
      </w: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(pieczęć i podpis osoby uprawnionej </w:t>
      </w:r>
    </w:p>
    <w:p w14:paraId="45CB8B22" w14:textId="3539B068" w:rsidR="000E2772" w:rsidRPr="00EA2BD2" w:rsidRDefault="00284973" w:rsidP="00284973">
      <w:pPr>
        <w:pStyle w:val="Tekstpodstawowywcity"/>
        <w:tabs>
          <w:tab w:val="left" w:pos="5103"/>
        </w:tabs>
        <w:spacing w:line="240" w:lineRule="auto"/>
        <w:jc w:val="left"/>
        <w:rPr>
          <w:rFonts w:ascii="Arial" w:hAnsi="Arial" w:cs="Arial"/>
          <w:sz w:val="16"/>
          <w:szCs w:val="16"/>
          <w:lang w:eastAsia="ar-SA"/>
        </w:rPr>
      </w:pPr>
      <w:r w:rsidRPr="00EA2BD2">
        <w:rPr>
          <w:rFonts w:ascii="Arial" w:hAnsi="Arial" w:cs="Arial"/>
          <w:sz w:val="16"/>
          <w:szCs w:val="16"/>
          <w:lang w:eastAsia="ar-SA"/>
        </w:rPr>
        <w:tab/>
        <w:t xml:space="preserve"> upoważnionej przez wykonawcę)</w:t>
      </w:r>
    </w:p>
    <w:sectPr w:rsidR="000E2772" w:rsidRPr="00EA2BD2" w:rsidSect="000E4C8D">
      <w:footerReference w:type="default" r:id="rId8"/>
      <w:pgSz w:w="11906" w:h="16838"/>
      <w:pgMar w:top="851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B1BA6" w14:textId="77777777" w:rsidR="00A76848" w:rsidRDefault="00A76848" w:rsidP="004357CE">
      <w:r>
        <w:separator/>
      </w:r>
    </w:p>
  </w:endnote>
  <w:endnote w:type="continuationSeparator" w:id="0">
    <w:p w14:paraId="30619F5C" w14:textId="77777777" w:rsidR="00A76848" w:rsidRDefault="00A76848" w:rsidP="0043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2424224"/>
      <w:docPartObj>
        <w:docPartGallery w:val="Page Numbers (Bottom of Page)"/>
        <w:docPartUnique/>
      </w:docPartObj>
    </w:sdtPr>
    <w:sdtEndPr/>
    <w:sdtContent>
      <w:p w14:paraId="498AB6BE" w14:textId="77777777" w:rsidR="004357CE" w:rsidRDefault="004357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519">
          <w:rPr>
            <w:noProof/>
          </w:rPr>
          <w:t>2</w:t>
        </w:r>
        <w:r>
          <w:fldChar w:fldCharType="end"/>
        </w:r>
      </w:p>
    </w:sdtContent>
  </w:sdt>
  <w:p w14:paraId="69917641" w14:textId="77777777" w:rsidR="004357CE" w:rsidRDefault="004357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FA483" w14:textId="77777777" w:rsidR="00A76848" w:rsidRDefault="00A76848" w:rsidP="004357CE">
      <w:r>
        <w:separator/>
      </w:r>
    </w:p>
  </w:footnote>
  <w:footnote w:type="continuationSeparator" w:id="0">
    <w:p w14:paraId="28D9402C" w14:textId="77777777" w:rsidR="00A76848" w:rsidRDefault="00A76848" w:rsidP="004357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338"/>
        </w:tabs>
        <w:ind w:left="1778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2247"/>
        </w:tabs>
        <w:ind w:left="1353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8B35E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BF531F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AA33B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B7112B0"/>
    <w:multiLevelType w:val="hybridMultilevel"/>
    <w:tmpl w:val="5BE4B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77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44E166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7C217B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8733088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DCE229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3F36FC"/>
    <w:multiLevelType w:val="hybridMultilevel"/>
    <w:tmpl w:val="303AA524"/>
    <w:lvl w:ilvl="0" w:tplc="ED1E56B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E216FFE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4096D9A"/>
    <w:multiLevelType w:val="hybridMultilevel"/>
    <w:tmpl w:val="F75E98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538B2"/>
    <w:multiLevelType w:val="hybridMultilevel"/>
    <w:tmpl w:val="03FAC572"/>
    <w:lvl w:ilvl="0" w:tplc="FF8EAC28">
      <w:start w:val="1"/>
      <w:numFmt w:val="lowerLetter"/>
      <w:lvlText w:val="%1)"/>
      <w:lvlJc w:val="left"/>
      <w:pPr>
        <w:ind w:left="585" w:hanging="360"/>
      </w:pPr>
    </w:lvl>
    <w:lvl w:ilvl="1" w:tplc="04150019">
      <w:start w:val="1"/>
      <w:numFmt w:val="lowerLetter"/>
      <w:lvlText w:val="%2."/>
      <w:lvlJc w:val="left"/>
      <w:pPr>
        <w:ind w:left="1305" w:hanging="360"/>
      </w:pPr>
    </w:lvl>
    <w:lvl w:ilvl="2" w:tplc="0415001B">
      <w:start w:val="1"/>
      <w:numFmt w:val="lowerRoman"/>
      <w:lvlText w:val="%3."/>
      <w:lvlJc w:val="right"/>
      <w:pPr>
        <w:ind w:left="2025" w:hanging="180"/>
      </w:pPr>
    </w:lvl>
    <w:lvl w:ilvl="3" w:tplc="0415000F">
      <w:start w:val="1"/>
      <w:numFmt w:val="decimal"/>
      <w:lvlText w:val="%4."/>
      <w:lvlJc w:val="left"/>
      <w:pPr>
        <w:ind w:left="2745" w:hanging="360"/>
      </w:pPr>
    </w:lvl>
    <w:lvl w:ilvl="4" w:tplc="04150019">
      <w:start w:val="1"/>
      <w:numFmt w:val="lowerLetter"/>
      <w:lvlText w:val="%5."/>
      <w:lvlJc w:val="left"/>
      <w:pPr>
        <w:ind w:left="3465" w:hanging="360"/>
      </w:pPr>
    </w:lvl>
    <w:lvl w:ilvl="5" w:tplc="0415001B">
      <w:start w:val="1"/>
      <w:numFmt w:val="lowerRoman"/>
      <w:lvlText w:val="%6."/>
      <w:lvlJc w:val="right"/>
      <w:pPr>
        <w:ind w:left="4185" w:hanging="180"/>
      </w:pPr>
    </w:lvl>
    <w:lvl w:ilvl="6" w:tplc="0415000F">
      <w:start w:val="1"/>
      <w:numFmt w:val="decimal"/>
      <w:lvlText w:val="%7."/>
      <w:lvlJc w:val="left"/>
      <w:pPr>
        <w:ind w:left="4905" w:hanging="360"/>
      </w:pPr>
    </w:lvl>
    <w:lvl w:ilvl="7" w:tplc="04150019">
      <w:start w:val="1"/>
      <w:numFmt w:val="lowerLetter"/>
      <w:lvlText w:val="%8."/>
      <w:lvlJc w:val="left"/>
      <w:pPr>
        <w:ind w:left="5625" w:hanging="360"/>
      </w:pPr>
    </w:lvl>
    <w:lvl w:ilvl="8" w:tplc="0415001B">
      <w:start w:val="1"/>
      <w:numFmt w:val="lowerRoman"/>
      <w:lvlText w:val="%9."/>
      <w:lvlJc w:val="right"/>
      <w:pPr>
        <w:ind w:left="6345" w:hanging="180"/>
      </w:pPr>
    </w:lvl>
  </w:abstractNum>
  <w:abstractNum w:abstractNumId="14" w15:restartNumberingAfterBreak="0">
    <w:nsid w:val="36F81335"/>
    <w:multiLevelType w:val="hybridMultilevel"/>
    <w:tmpl w:val="8CA4109C"/>
    <w:lvl w:ilvl="0" w:tplc="F68CEA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E1E566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32A6216"/>
    <w:multiLevelType w:val="hybridMultilevel"/>
    <w:tmpl w:val="5A18D03C"/>
    <w:lvl w:ilvl="0" w:tplc="9A4498F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661CB5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50632F62"/>
    <w:multiLevelType w:val="hybridMultilevel"/>
    <w:tmpl w:val="C5CCC28E"/>
    <w:lvl w:ilvl="0" w:tplc="46628CE6"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50A33E01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4562BD3"/>
    <w:multiLevelType w:val="multilevel"/>
    <w:tmpl w:val="744AC8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0" w:hanging="1800"/>
      </w:pPr>
      <w:rPr>
        <w:rFonts w:hint="default"/>
      </w:rPr>
    </w:lvl>
  </w:abstractNum>
  <w:abstractNum w:abstractNumId="21" w15:restartNumberingAfterBreak="0">
    <w:nsid w:val="5A152FB4"/>
    <w:multiLevelType w:val="hybridMultilevel"/>
    <w:tmpl w:val="C3960CEC"/>
    <w:lvl w:ilvl="0" w:tplc="0415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984330"/>
    <w:multiLevelType w:val="hybridMultilevel"/>
    <w:tmpl w:val="EE80503C"/>
    <w:lvl w:ilvl="0" w:tplc="639CB14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605C7CF1"/>
    <w:multiLevelType w:val="hybridMultilevel"/>
    <w:tmpl w:val="83888CA6"/>
    <w:lvl w:ilvl="0" w:tplc="3C341692">
      <w:start w:val="1"/>
      <w:numFmt w:val="decimal"/>
      <w:lvlText w:val="%1)"/>
      <w:lvlJc w:val="left"/>
      <w:pPr>
        <w:ind w:left="1146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1B41209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682A6ED9"/>
    <w:multiLevelType w:val="hybridMultilevel"/>
    <w:tmpl w:val="C952EAC0"/>
    <w:lvl w:ilvl="0" w:tplc="0415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5979F4"/>
    <w:multiLevelType w:val="hybridMultilevel"/>
    <w:tmpl w:val="0964AAB0"/>
    <w:lvl w:ilvl="0" w:tplc="506CD1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4C6A36">
      <w:start w:val="1"/>
      <w:numFmt w:val="lowerLetter"/>
      <w:lvlText w:val="%4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</w:rPr>
    </w:lvl>
    <w:lvl w:ilvl="4" w:tplc="86E0CD32">
      <w:start w:val="2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1478FA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9BA487B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B737C33"/>
    <w:multiLevelType w:val="hybridMultilevel"/>
    <w:tmpl w:val="0C6E3620"/>
    <w:lvl w:ilvl="0" w:tplc="BE30E48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E5C8DD06">
      <w:start w:val="1"/>
      <w:numFmt w:val="decimal"/>
      <w:lvlText w:val="%2."/>
      <w:lvlJc w:val="left"/>
      <w:pPr>
        <w:ind w:left="1440" w:hanging="360"/>
      </w:pPr>
      <w:rPr>
        <w:rFonts w:ascii="Arial" w:eastAsia="Calibri" w:hAnsi="Arial" w:cs="Arial" w:hint="default"/>
        <w:b w:val="0"/>
      </w:rPr>
    </w:lvl>
    <w:lvl w:ilvl="2" w:tplc="01205F5E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1401DD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7FA41DB3"/>
    <w:multiLevelType w:val="multilevel"/>
    <w:tmpl w:val="14CE6F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 w16cid:durableId="280109798">
    <w:abstractNumId w:val="26"/>
  </w:num>
  <w:num w:numId="2" w16cid:durableId="1535731255">
    <w:abstractNumId w:val="17"/>
  </w:num>
  <w:num w:numId="3" w16cid:durableId="1232810919">
    <w:abstractNumId w:val="22"/>
  </w:num>
  <w:num w:numId="4" w16cid:durableId="1890149253">
    <w:abstractNumId w:val="20"/>
  </w:num>
  <w:num w:numId="5" w16cid:durableId="2133279170">
    <w:abstractNumId w:val="9"/>
  </w:num>
  <w:num w:numId="6" w16cid:durableId="20786992">
    <w:abstractNumId w:val="2"/>
  </w:num>
  <w:num w:numId="7" w16cid:durableId="36704978">
    <w:abstractNumId w:val="7"/>
  </w:num>
  <w:num w:numId="8" w16cid:durableId="717434238">
    <w:abstractNumId w:val="19"/>
  </w:num>
  <w:num w:numId="9" w16cid:durableId="315111262">
    <w:abstractNumId w:val="3"/>
  </w:num>
  <w:num w:numId="10" w16cid:durableId="1940286383">
    <w:abstractNumId w:val="5"/>
  </w:num>
  <w:num w:numId="11" w16cid:durableId="825978270">
    <w:abstractNumId w:val="31"/>
  </w:num>
  <w:num w:numId="12" w16cid:durableId="1327323832">
    <w:abstractNumId w:val="1"/>
  </w:num>
  <w:num w:numId="13" w16cid:durableId="1596549126">
    <w:abstractNumId w:val="15"/>
  </w:num>
  <w:num w:numId="14" w16cid:durableId="866871982">
    <w:abstractNumId w:val="27"/>
  </w:num>
  <w:num w:numId="15" w16cid:durableId="193426925">
    <w:abstractNumId w:val="24"/>
  </w:num>
  <w:num w:numId="16" w16cid:durableId="1554581450">
    <w:abstractNumId w:val="8"/>
  </w:num>
  <w:num w:numId="17" w16cid:durableId="720978487">
    <w:abstractNumId w:val="6"/>
  </w:num>
  <w:num w:numId="18" w16cid:durableId="931623270">
    <w:abstractNumId w:val="11"/>
  </w:num>
  <w:num w:numId="19" w16cid:durableId="665062108">
    <w:abstractNumId w:val="30"/>
  </w:num>
  <w:num w:numId="20" w16cid:durableId="84807041">
    <w:abstractNumId w:val="28"/>
  </w:num>
  <w:num w:numId="21" w16cid:durableId="400520235">
    <w:abstractNumId w:val="4"/>
  </w:num>
  <w:num w:numId="22" w16cid:durableId="252512897">
    <w:abstractNumId w:val="18"/>
  </w:num>
  <w:num w:numId="23" w16cid:durableId="912007949">
    <w:abstractNumId w:val="12"/>
  </w:num>
  <w:num w:numId="24" w16cid:durableId="996691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75979850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10449586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15476256">
    <w:abstractNumId w:val="16"/>
  </w:num>
  <w:num w:numId="28" w16cid:durableId="1364790473">
    <w:abstractNumId w:val="21"/>
  </w:num>
  <w:num w:numId="29" w16cid:durableId="1562206932">
    <w:abstractNumId w:val="10"/>
  </w:num>
  <w:num w:numId="30" w16cid:durableId="214238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0753707">
    <w:abstractNumId w:val="14"/>
  </w:num>
  <w:num w:numId="32" w16cid:durableId="165537810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34808801">
    <w:abstractNumId w:val="25"/>
  </w:num>
  <w:num w:numId="34" w16cid:durableId="19344298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owisło Topolewski Kancelaria Adwokatów i Radców Prawnych S.K.A.">
    <w15:presenceInfo w15:providerId="AD" w15:userId="S-1-5-21-2366662991-3996546456-3872570911-90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772"/>
    <w:rsid w:val="00007AAF"/>
    <w:rsid w:val="0001365B"/>
    <w:rsid w:val="00021A31"/>
    <w:rsid w:val="00026CAA"/>
    <w:rsid w:val="000445C3"/>
    <w:rsid w:val="00044B2E"/>
    <w:rsid w:val="00071805"/>
    <w:rsid w:val="000757F5"/>
    <w:rsid w:val="000A3AF8"/>
    <w:rsid w:val="000A63D1"/>
    <w:rsid w:val="000A7865"/>
    <w:rsid w:val="000B32C6"/>
    <w:rsid w:val="000B56C0"/>
    <w:rsid w:val="000D1ACA"/>
    <w:rsid w:val="000D3B71"/>
    <w:rsid w:val="000E1705"/>
    <w:rsid w:val="000E2772"/>
    <w:rsid w:val="000E279E"/>
    <w:rsid w:val="000E4C8D"/>
    <w:rsid w:val="000E6235"/>
    <w:rsid w:val="001366AA"/>
    <w:rsid w:val="00143573"/>
    <w:rsid w:val="001517EF"/>
    <w:rsid w:val="00153001"/>
    <w:rsid w:val="001567EF"/>
    <w:rsid w:val="00156ED2"/>
    <w:rsid w:val="00164BF9"/>
    <w:rsid w:val="00170532"/>
    <w:rsid w:val="00181EB9"/>
    <w:rsid w:val="0019480C"/>
    <w:rsid w:val="00194A61"/>
    <w:rsid w:val="001B3731"/>
    <w:rsid w:val="001C2A16"/>
    <w:rsid w:val="001D1F91"/>
    <w:rsid w:val="001D51B8"/>
    <w:rsid w:val="0020093F"/>
    <w:rsid w:val="00203AEC"/>
    <w:rsid w:val="00211788"/>
    <w:rsid w:val="00231C65"/>
    <w:rsid w:val="00251822"/>
    <w:rsid w:val="002536CF"/>
    <w:rsid w:val="002756B3"/>
    <w:rsid w:val="002801BD"/>
    <w:rsid w:val="00284973"/>
    <w:rsid w:val="00292852"/>
    <w:rsid w:val="002A76DB"/>
    <w:rsid w:val="002D4C8C"/>
    <w:rsid w:val="002F174C"/>
    <w:rsid w:val="002F6B15"/>
    <w:rsid w:val="00304D8E"/>
    <w:rsid w:val="00315874"/>
    <w:rsid w:val="00322CAB"/>
    <w:rsid w:val="00341348"/>
    <w:rsid w:val="003535C2"/>
    <w:rsid w:val="003566AF"/>
    <w:rsid w:val="003674BE"/>
    <w:rsid w:val="00395414"/>
    <w:rsid w:val="003B74C9"/>
    <w:rsid w:val="003C28E4"/>
    <w:rsid w:val="003C6A2E"/>
    <w:rsid w:val="003F329F"/>
    <w:rsid w:val="003F634C"/>
    <w:rsid w:val="004002BE"/>
    <w:rsid w:val="00400CDD"/>
    <w:rsid w:val="00404425"/>
    <w:rsid w:val="00422D30"/>
    <w:rsid w:val="00432633"/>
    <w:rsid w:val="004357CE"/>
    <w:rsid w:val="0043656F"/>
    <w:rsid w:val="0046199F"/>
    <w:rsid w:val="00467C3D"/>
    <w:rsid w:val="00483992"/>
    <w:rsid w:val="00483E26"/>
    <w:rsid w:val="00491C62"/>
    <w:rsid w:val="00494A9E"/>
    <w:rsid w:val="004A27A0"/>
    <w:rsid w:val="004A3445"/>
    <w:rsid w:val="004B38F4"/>
    <w:rsid w:val="004C23A2"/>
    <w:rsid w:val="004E4F89"/>
    <w:rsid w:val="004F155E"/>
    <w:rsid w:val="0050026B"/>
    <w:rsid w:val="005412A1"/>
    <w:rsid w:val="00542714"/>
    <w:rsid w:val="0054599D"/>
    <w:rsid w:val="00554EA7"/>
    <w:rsid w:val="00562A82"/>
    <w:rsid w:val="00573DC1"/>
    <w:rsid w:val="0057722D"/>
    <w:rsid w:val="00583FDB"/>
    <w:rsid w:val="00592C97"/>
    <w:rsid w:val="00592E88"/>
    <w:rsid w:val="005942F7"/>
    <w:rsid w:val="0059683F"/>
    <w:rsid w:val="00596AFA"/>
    <w:rsid w:val="005A3E68"/>
    <w:rsid w:val="005A4B3C"/>
    <w:rsid w:val="005B5CE9"/>
    <w:rsid w:val="005C551F"/>
    <w:rsid w:val="005D50A0"/>
    <w:rsid w:val="005E0279"/>
    <w:rsid w:val="005E1D9F"/>
    <w:rsid w:val="00606FB5"/>
    <w:rsid w:val="00611ADB"/>
    <w:rsid w:val="00617383"/>
    <w:rsid w:val="006272ED"/>
    <w:rsid w:val="006464F9"/>
    <w:rsid w:val="00664EB9"/>
    <w:rsid w:val="00671D81"/>
    <w:rsid w:val="0067493A"/>
    <w:rsid w:val="00681564"/>
    <w:rsid w:val="00692E85"/>
    <w:rsid w:val="006A1EAE"/>
    <w:rsid w:val="006A5D19"/>
    <w:rsid w:val="006C4017"/>
    <w:rsid w:val="006D1E1B"/>
    <w:rsid w:val="006D6BF2"/>
    <w:rsid w:val="006E198F"/>
    <w:rsid w:val="006E34EC"/>
    <w:rsid w:val="00704F25"/>
    <w:rsid w:val="00706E3D"/>
    <w:rsid w:val="00710242"/>
    <w:rsid w:val="00711BD6"/>
    <w:rsid w:val="00713A80"/>
    <w:rsid w:val="00715246"/>
    <w:rsid w:val="00721B6B"/>
    <w:rsid w:val="00741498"/>
    <w:rsid w:val="00753C1A"/>
    <w:rsid w:val="00791D7D"/>
    <w:rsid w:val="007949C0"/>
    <w:rsid w:val="007B36C1"/>
    <w:rsid w:val="007C127B"/>
    <w:rsid w:val="007C617E"/>
    <w:rsid w:val="007E0590"/>
    <w:rsid w:val="007E06ED"/>
    <w:rsid w:val="007E54ED"/>
    <w:rsid w:val="007F7B96"/>
    <w:rsid w:val="007F7FEB"/>
    <w:rsid w:val="00805AA6"/>
    <w:rsid w:val="00814B75"/>
    <w:rsid w:val="00823C08"/>
    <w:rsid w:val="00824778"/>
    <w:rsid w:val="00832D6C"/>
    <w:rsid w:val="00846F05"/>
    <w:rsid w:val="008572C9"/>
    <w:rsid w:val="00857787"/>
    <w:rsid w:val="008664C6"/>
    <w:rsid w:val="00871294"/>
    <w:rsid w:val="008879F2"/>
    <w:rsid w:val="008A6D38"/>
    <w:rsid w:val="008B6964"/>
    <w:rsid w:val="008B6EA6"/>
    <w:rsid w:val="008E048F"/>
    <w:rsid w:val="008E56F8"/>
    <w:rsid w:val="0092322E"/>
    <w:rsid w:val="00930EB7"/>
    <w:rsid w:val="00931F43"/>
    <w:rsid w:val="009351C9"/>
    <w:rsid w:val="00936D2D"/>
    <w:rsid w:val="00945026"/>
    <w:rsid w:val="0095760C"/>
    <w:rsid w:val="00971383"/>
    <w:rsid w:val="00980452"/>
    <w:rsid w:val="00981CAD"/>
    <w:rsid w:val="009A7B16"/>
    <w:rsid w:val="009C255E"/>
    <w:rsid w:val="009D39A8"/>
    <w:rsid w:val="009F3D1E"/>
    <w:rsid w:val="00A14A49"/>
    <w:rsid w:val="00A15AAB"/>
    <w:rsid w:val="00A511B7"/>
    <w:rsid w:val="00A76848"/>
    <w:rsid w:val="00A779DC"/>
    <w:rsid w:val="00A92849"/>
    <w:rsid w:val="00AA6B1C"/>
    <w:rsid w:val="00AD0A9E"/>
    <w:rsid w:val="00AD3650"/>
    <w:rsid w:val="00AD6D61"/>
    <w:rsid w:val="00AF3F66"/>
    <w:rsid w:val="00B01895"/>
    <w:rsid w:val="00B062AF"/>
    <w:rsid w:val="00B10FDA"/>
    <w:rsid w:val="00B1789B"/>
    <w:rsid w:val="00B3022C"/>
    <w:rsid w:val="00B45540"/>
    <w:rsid w:val="00B45872"/>
    <w:rsid w:val="00B5057E"/>
    <w:rsid w:val="00B60ABB"/>
    <w:rsid w:val="00B65122"/>
    <w:rsid w:val="00B65146"/>
    <w:rsid w:val="00B81327"/>
    <w:rsid w:val="00B85821"/>
    <w:rsid w:val="00B85AB9"/>
    <w:rsid w:val="00B86EAC"/>
    <w:rsid w:val="00BA44BB"/>
    <w:rsid w:val="00BA4C80"/>
    <w:rsid w:val="00BC7B3C"/>
    <w:rsid w:val="00BE1676"/>
    <w:rsid w:val="00BE2261"/>
    <w:rsid w:val="00BF37AD"/>
    <w:rsid w:val="00C00A43"/>
    <w:rsid w:val="00C01FAE"/>
    <w:rsid w:val="00C10765"/>
    <w:rsid w:val="00C16E5F"/>
    <w:rsid w:val="00C1739B"/>
    <w:rsid w:val="00C21519"/>
    <w:rsid w:val="00C21826"/>
    <w:rsid w:val="00C42F03"/>
    <w:rsid w:val="00C51229"/>
    <w:rsid w:val="00C60CFD"/>
    <w:rsid w:val="00C6743A"/>
    <w:rsid w:val="00C73AA0"/>
    <w:rsid w:val="00C8300B"/>
    <w:rsid w:val="00C91636"/>
    <w:rsid w:val="00CA2F6F"/>
    <w:rsid w:val="00CB020C"/>
    <w:rsid w:val="00CB103D"/>
    <w:rsid w:val="00CD3180"/>
    <w:rsid w:val="00CD5BB4"/>
    <w:rsid w:val="00CD5D42"/>
    <w:rsid w:val="00CF7C54"/>
    <w:rsid w:val="00D100EB"/>
    <w:rsid w:val="00D242BB"/>
    <w:rsid w:val="00D25E35"/>
    <w:rsid w:val="00D31DDB"/>
    <w:rsid w:val="00D40121"/>
    <w:rsid w:val="00D45A09"/>
    <w:rsid w:val="00D6311C"/>
    <w:rsid w:val="00DB16E8"/>
    <w:rsid w:val="00DB7C76"/>
    <w:rsid w:val="00DC07A6"/>
    <w:rsid w:val="00DC5876"/>
    <w:rsid w:val="00DC6081"/>
    <w:rsid w:val="00DE6265"/>
    <w:rsid w:val="00E00D08"/>
    <w:rsid w:val="00E17C49"/>
    <w:rsid w:val="00E17CAF"/>
    <w:rsid w:val="00E20AB9"/>
    <w:rsid w:val="00E266A4"/>
    <w:rsid w:val="00E345A8"/>
    <w:rsid w:val="00E35654"/>
    <w:rsid w:val="00E46A0C"/>
    <w:rsid w:val="00E625C8"/>
    <w:rsid w:val="00E62E61"/>
    <w:rsid w:val="00E71BE0"/>
    <w:rsid w:val="00EA2BD2"/>
    <w:rsid w:val="00EA68AD"/>
    <w:rsid w:val="00EB07DF"/>
    <w:rsid w:val="00EB1420"/>
    <w:rsid w:val="00EB43D5"/>
    <w:rsid w:val="00ED128C"/>
    <w:rsid w:val="00ED3B55"/>
    <w:rsid w:val="00ED7855"/>
    <w:rsid w:val="00EF48A5"/>
    <w:rsid w:val="00F159E2"/>
    <w:rsid w:val="00F213EE"/>
    <w:rsid w:val="00F257E4"/>
    <w:rsid w:val="00F27FF7"/>
    <w:rsid w:val="00F3527A"/>
    <w:rsid w:val="00F433D3"/>
    <w:rsid w:val="00F45E9F"/>
    <w:rsid w:val="00F602BC"/>
    <w:rsid w:val="00F62366"/>
    <w:rsid w:val="00F6689A"/>
    <w:rsid w:val="00F66CA4"/>
    <w:rsid w:val="00F705A8"/>
    <w:rsid w:val="00F70C99"/>
    <w:rsid w:val="00F851AD"/>
    <w:rsid w:val="00F85755"/>
    <w:rsid w:val="00F922A2"/>
    <w:rsid w:val="00F94F6A"/>
    <w:rsid w:val="00FA6E1A"/>
    <w:rsid w:val="00FA73DF"/>
    <w:rsid w:val="00FD4BA2"/>
    <w:rsid w:val="00FD606D"/>
    <w:rsid w:val="00FE533F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6F0B0"/>
  <w15:docId w15:val="{16D040FD-4B19-4C2D-8BEE-1F9ED8B32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27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E2772"/>
    <w:pPr>
      <w:keepNext/>
      <w:spacing w:line="360" w:lineRule="auto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E27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0E27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E27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semiHidden/>
    <w:rsid w:val="000E27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0E2772"/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E2772"/>
    <w:rPr>
      <w:rFonts w:ascii="Arial" w:eastAsia="Times New Roman" w:hAnsi="Arial" w:cs="Arial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2772"/>
    <w:pPr>
      <w:spacing w:line="360" w:lineRule="auto"/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0E2772"/>
    <w:pPr>
      <w:spacing w:line="360" w:lineRule="auto"/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0E27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EB43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9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9E2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57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57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85A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85A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03A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3A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03AEC"/>
    <w:rPr>
      <w:vertAlign w:val="superscript"/>
    </w:rPr>
  </w:style>
  <w:style w:type="paragraph" w:styleId="Zwykytekst">
    <w:name w:val="Plain Text"/>
    <w:basedOn w:val="Normalny"/>
    <w:link w:val="ZwykytekstZnak"/>
    <w:rsid w:val="00710242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1024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A3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81CE3C-80BC-4E32-9840-BC1FE93F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Oleksyn</dc:creator>
  <cp:lastModifiedBy>Sowisło Topolewski Kancelaria Adwokatów i Radców Prawnych S.K.A.</cp:lastModifiedBy>
  <cp:revision>50</cp:revision>
  <cp:lastPrinted>2022-05-20T07:42:00Z</cp:lastPrinted>
  <dcterms:created xsi:type="dcterms:W3CDTF">2024-02-12T09:38:00Z</dcterms:created>
  <dcterms:modified xsi:type="dcterms:W3CDTF">2025-12-04T09:58:00Z</dcterms:modified>
</cp:coreProperties>
</file>